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3DFDD" w14:textId="77777777" w:rsidR="006A1E94" w:rsidRPr="001C5458" w:rsidRDefault="00F4544C" w:rsidP="00645B65">
      <w:pPr>
        <w:pStyle w:val="NormalWeb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01F010C8" w14:textId="77777777" w:rsidR="000F6D70" w:rsidRDefault="00A01F22" w:rsidP="000F6D70">
      <w:pPr>
        <w:pStyle w:val="NormalWeb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2D2045">
        <w:rPr>
          <w:b/>
        </w:rPr>
        <w:t>/ПАРТНЬОРА</w:t>
      </w:r>
    </w:p>
    <w:p w14:paraId="71C086EB" w14:textId="77777777" w:rsidR="00D358E9" w:rsidRPr="001C5458" w:rsidRDefault="00D358E9" w:rsidP="005955FC">
      <w:pPr>
        <w:pStyle w:val="NormalWeb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14:paraId="0204E368" w14:textId="11684217" w:rsidR="00B760D9" w:rsidRDefault="00B760D9" w:rsidP="00487A64">
      <w:pPr>
        <w:pStyle w:val="NormalWeb"/>
        <w:spacing w:before="0" w:beforeAutospacing="0" w:after="120" w:afterAutospacing="0" w:line="320" w:lineRule="exact"/>
        <w:jc w:val="both"/>
      </w:pPr>
      <w:r w:rsidRPr="002F5AF0">
        <w:t>за отсъствие на обстоятелствата по чл.25, ал.2 от ЗУСЕСИФ, чл.7</w:t>
      </w:r>
      <w:r w:rsidR="00AF6E32" w:rsidRPr="002F5AF0">
        <w:t xml:space="preserve"> </w:t>
      </w:r>
      <w:r w:rsidRPr="002F5AF0">
        <w:t xml:space="preserve">от ПМС </w:t>
      </w:r>
      <w:r w:rsidR="00AF6E32" w:rsidRPr="002F5AF0">
        <w:rPr>
          <w:lang w:val="en-US"/>
        </w:rPr>
        <w:t>162</w:t>
      </w:r>
      <w:r w:rsidR="00AF6E32" w:rsidRPr="002F5AF0">
        <w:t>/05.07.2016</w:t>
      </w:r>
      <w:r w:rsidR="001715A8">
        <w:t xml:space="preserve"> </w:t>
      </w:r>
      <w:r w:rsidR="00AF6E32" w:rsidRPr="002F5AF0">
        <w:t xml:space="preserve">г. </w:t>
      </w:r>
      <w:r w:rsidRPr="002F5AF0">
        <w:t>и</w:t>
      </w:r>
      <w:r w:rsidR="000D5CC7" w:rsidRPr="000D5CC7">
        <w:t xml:space="preserve"> </w:t>
      </w:r>
      <w:r w:rsidR="000D5CC7" w:rsidRPr="004C496C">
        <w:t xml:space="preserve">за липса на конфликт на интереси по смисъла на Регламент (ЕС, ЕВРАТОМ) № </w:t>
      </w:r>
      <w:r w:rsidR="00DE2476">
        <w:rPr>
          <w:lang w:val="en-US"/>
        </w:rPr>
        <w:t>2018/1046</w:t>
      </w:r>
      <w:r w:rsidRPr="002F5AF0">
        <w:t xml:space="preserve"> </w:t>
      </w:r>
    </w:p>
    <w:p w14:paraId="1094C4E8" w14:textId="77777777" w:rsidR="00D358E9" w:rsidRDefault="00A01F22" w:rsidP="001715A8">
      <w:pPr>
        <w:pStyle w:val="NormalWeb"/>
        <w:spacing w:before="0" w:beforeAutospacing="0" w:after="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14:paraId="3652ADA2" w14:textId="77777777" w:rsidR="00D76E87" w:rsidRDefault="00A01F22" w:rsidP="001715A8">
      <w:pPr>
        <w:pStyle w:val="NormalWeb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14:paraId="1CDBF6EC" w14:textId="77777777" w:rsidR="00A01F22" w:rsidRPr="00D76E87" w:rsidRDefault="00A01F22" w:rsidP="001715A8">
      <w:pPr>
        <w:pStyle w:val="NormalWeb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03C85F48" w14:textId="57C6A952" w:rsidR="00D43A84" w:rsidRPr="000564F5" w:rsidRDefault="00A01F22" w:rsidP="001715A8">
      <w:pPr>
        <w:pStyle w:val="NormalWeb"/>
        <w:spacing w:before="0" w:beforeAutospacing="0" w:after="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0564F5">
        <w:t>………………………………………………………….</w:t>
      </w:r>
    </w:p>
    <w:p w14:paraId="62C23E8C" w14:textId="02C828B8" w:rsidR="00A01F22" w:rsidRDefault="00D43A84" w:rsidP="001715A8">
      <w:pPr>
        <w:pStyle w:val="NormalWeb"/>
        <w:spacing w:before="0" w:beforeAutospacing="0" w:after="0" w:afterAutospacing="0" w:line="320" w:lineRule="exact"/>
        <w:jc w:val="both"/>
      </w:pPr>
      <w:r>
        <w:rPr>
          <w:lang w:val="en-US"/>
        </w:rPr>
        <w:t>(</w:t>
      </w:r>
      <w:r w:rsidR="00F4544C" w:rsidRPr="001C5458">
        <w:t xml:space="preserve">посочва се името на </w:t>
      </w:r>
      <w:r w:rsidR="00DD1F47">
        <w:t>общината</w:t>
      </w:r>
      <w:r w:rsidR="00F4544C" w:rsidRPr="001C5458">
        <w:t>)</w:t>
      </w:r>
      <w:r w:rsidR="00A01F22"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="00A01F22"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660DB0BB" w14:textId="77777777" w:rsidR="00E43D99" w:rsidRDefault="00E43D99" w:rsidP="001715A8">
      <w:pPr>
        <w:pStyle w:val="NormalWeb"/>
        <w:spacing w:before="0" w:beforeAutospacing="0" w:after="0" w:afterAutospacing="0" w:line="320" w:lineRule="exact"/>
        <w:jc w:val="both"/>
      </w:pPr>
    </w:p>
    <w:p w14:paraId="50E66E54" w14:textId="77777777" w:rsidR="005955FC" w:rsidRDefault="004A21F0" w:rsidP="005955FC">
      <w:pPr>
        <w:pStyle w:val="NormalWeb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332374D1" w14:textId="77777777" w:rsidR="005955FC" w:rsidRPr="00C572D7" w:rsidRDefault="000F6D70" w:rsidP="005955FC">
      <w:pPr>
        <w:pStyle w:val="NormalWeb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724549C5" w14:textId="77777777" w:rsidR="000F6D70" w:rsidRPr="00C572D7" w:rsidRDefault="000F6D70" w:rsidP="005955FC">
      <w:pPr>
        <w:pStyle w:val="NormalWeb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</w:t>
      </w:r>
      <w:r w:rsidR="003108D1" w:rsidRPr="00C572D7">
        <w:rPr>
          <w:bCs/>
        </w:rPr>
        <w:t xml:space="preserve">завършени </w:t>
      </w:r>
      <w:r w:rsidRPr="00C572D7">
        <w:rPr>
          <w:bCs/>
        </w:rPr>
        <w:t xml:space="preserve">или изцяло </w:t>
      </w:r>
      <w:r w:rsidR="003108D1" w:rsidRPr="00C572D7">
        <w:rPr>
          <w:bCs/>
        </w:rPr>
        <w:t xml:space="preserve">осъществени </w:t>
      </w:r>
      <w:r w:rsidRPr="00C572D7">
        <w:rPr>
          <w:bCs/>
        </w:rPr>
        <w:t xml:space="preserve">преди </w:t>
      </w:r>
      <w:r w:rsidR="003108D1" w:rsidRPr="00C572D7">
        <w:rPr>
          <w:b/>
          <w:color w:val="000000"/>
        </w:rPr>
        <w:t>подаването на формуляра за кандидатстване</w:t>
      </w:r>
      <w:r w:rsidR="003108D1" w:rsidRPr="00C572D7">
        <w:rPr>
          <w:bCs/>
        </w:rPr>
        <w:t xml:space="preserve"> </w:t>
      </w:r>
      <w:r w:rsidRPr="00C572D7">
        <w:rPr>
          <w:bCs/>
        </w:rPr>
        <w:t>по настоящата процедура.</w:t>
      </w:r>
      <w:r w:rsidR="003108D1" w:rsidRPr="00C572D7">
        <w:rPr>
          <w:b/>
          <w:color w:val="000000"/>
        </w:rPr>
        <w:t xml:space="preserve"> </w:t>
      </w:r>
    </w:p>
    <w:p w14:paraId="672BEE38" w14:textId="77777777" w:rsidR="007D4EDC" w:rsidRDefault="000F6D70" w:rsidP="005955FC">
      <w:pPr>
        <w:spacing w:after="240"/>
        <w:jc w:val="both"/>
      </w:pPr>
      <w:r w:rsidRPr="00C572D7">
        <w:rPr>
          <w:color w:val="000000"/>
        </w:rPr>
        <w:t>в</w:t>
      </w:r>
      <w:r w:rsidR="00991441" w:rsidRPr="00C572D7">
        <w:t>) нямам задължения въз основа на неизпълнение</w:t>
      </w:r>
      <w:r w:rsidR="00E4713B" w:rsidRPr="00C572D7">
        <w:t xml:space="preserve"> на договор за предоставяне на </w:t>
      </w:r>
      <w:r w:rsidR="00991441" w:rsidRPr="00C572D7">
        <w:t xml:space="preserve">финансови средства по друга схема за финансиране по ОП </w:t>
      </w:r>
      <w:r w:rsidR="00C43B18" w:rsidRPr="00C572D7">
        <w:t>„Развитие на човешките ресурси”</w:t>
      </w:r>
      <w:r w:rsidR="00944690" w:rsidRPr="00C572D7">
        <w:t xml:space="preserve"> 2007</w:t>
      </w:r>
      <w:r w:rsidR="00944690" w:rsidRPr="001C5458">
        <w:t>-2013</w:t>
      </w:r>
      <w:r w:rsidR="00C572D7">
        <w:t xml:space="preserve">, </w:t>
      </w:r>
      <w:r w:rsidR="00C572D7" w:rsidRPr="00C572D7">
        <w:t>ОП „Развитие на човешките ресурси”</w:t>
      </w:r>
      <w:r w:rsidR="00C572D7">
        <w:t xml:space="preserve">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1B5ECAAA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1E9199F3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260373">
        <w:t>МИГ</w:t>
      </w:r>
      <w:r w:rsidR="003A562F">
        <w:t xml:space="preserve">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52CBCFF9" w14:textId="77777777" w:rsidR="00B760D9" w:rsidRPr="00B760D9" w:rsidRDefault="00B760D9" w:rsidP="00B760D9">
      <w:pPr>
        <w:spacing w:after="240"/>
        <w:jc w:val="both"/>
      </w:pPr>
      <w:r w:rsidRPr="00B760D9">
        <w:t xml:space="preserve">4. Не съм осъден/а с влязла в сила присъда/ осъждан(-а) съм, но съм реабилитиран(-а) </w:t>
      </w:r>
      <w:r w:rsidRPr="0044701C">
        <w:rPr>
          <w:b/>
          <w:color w:val="FF0000"/>
        </w:rPr>
        <w:t xml:space="preserve">(невярното се изтрива/зачертава) </w:t>
      </w:r>
      <w:r w:rsidRPr="00B760D9">
        <w:t>за:</w:t>
      </w:r>
    </w:p>
    <w:p w14:paraId="6FF67558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D00B4C4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14:paraId="7F23B085" w14:textId="53CED97C"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t xml:space="preserve">5. </w:t>
      </w:r>
      <w:r w:rsidR="00BF0342" w:rsidRPr="00BF0342">
        <w:t>Не е налице конфликт на интереси по смисъла на чл. 54, ал. 1, т. 7 от ЗОП във връзка с процедурата за предоставяне на безвъзмездна финансова помощ, който не може да бъде отстранен.</w:t>
      </w:r>
    </w:p>
    <w:p w14:paraId="2D11AF9E" w14:textId="3C420669" w:rsidR="0012436A" w:rsidRDefault="00B760D9" w:rsidP="00905404">
      <w:pPr>
        <w:pStyle w:val="NormalWeb"/>
        <w:spacing w:before="0" w:beforeAutospacing="0" w:after="120" w:afterAutospacing="0" w:line="320" w:lineRule="exact"/>
        <w:jc w:val="both"/>
        <w:rPr>
          <w:lang w:val="en-US"/>
        </w:rPr>
      </w:pPr>
      <w:r w:rsidRPr="00B760D9">
        <w:t xml:space="preserve">6. </w:t>
      </w:r>
      <w:r w:rsidR="00BF0342">
        <w:rPr>
          <w:lang w:val="en-US"/>
        </w:rPr>
        <w:t xml:space="preserve"> </w:t>
      </w:r>
      <w:r w:rsidR="00BF0342">
        <w:t xml:space="preserve">Не е налице положение на конфликт на интереси </w:t>
      </w:r>
      <w:r w:rsidR="0012436A">
        <w:t>съгласно</w:t>
      </w:r>
      <w:r w:rsidR="000D5CC7" w:rsidRPr="000D5CC7">
        <w:t xml:space="preserve"> </w:t>
      </w:r>
      <w:r w:rsidR="000D5CC7">
        <w:t xml:space="preserve">Регламент (ЕС, Евратом) № </w:t>
      </w:r>
      <w:bookmarkStart w:id="2" w:name="_GoBack"/>
      <w:r w:rsidR="000D5CC7">
        <w:t>2018/1046</w:t>
      </w:r>
      <w:r w:rsidR="0012436A">
        <w:t xml:space="preserve"> </w:t>
      </w:r>
      <w:bookmarkEnd w:id="2"/>
    </w:p>
    <w:p w14:paraId="5574853B" w14:textId="7CD907EB" w:rsidR="00BF0342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>
        <w:rPr>
          <w:lang w:val="en-US"/>
        </w:rPr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72281946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>
        <w:rPr>
          <w:lang w:val="en-US"/>
        </w:rPr>
        <w:t>8</w:t>
      </w:r>
      <w:r w:rsidR="00B760D9" w:rsidRPr="00B760D9">
        <w:t>. Не е установено, че:</w:t>
      </w:r>
    </w:p>
    <w:p w14:paraId="075E8167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4F970058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6EF50516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>
        <w:rPr>
          <w:lang w:val="en-US"/>
        </w:rPr>
        <w:t>9</w:t>
      </w:r>
      <w:r w:rsidR="00B760D9" w:rsidRPr="00B760D9">
        <w:t>. Не съм опитал да:</w:t>
      </w:r>
    </w:p>
    <w:p w14:paraId="48D10405" w14:textId="77777777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1594045E" w14:textId="77777777" w:rsidR="005B0B0C" w:rsidRPr="005B0B0C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  <w:rPr>
          <w:lang w:val="en-US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6A7847BD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val="x-none" w:eastAsia="en-US"/>
        </w:rPr>
      </w:pPr>
      <w:r>
        <w:rPr>
          <w:rFonts w:eastAsia="Calibri"/>
          <w:lang w:val="en-US"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23650357" w14:textId="77777777" w:rsidR="00B760D9" w:rsidRPr="005B0B0C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14:paraId="3E448466" w14:textId="77777777" w:rsidR="00A33478" w:rsidRDefault="00A33478" w:rsidP="00487A64">
      <w:pPr>
        <w:tabs>
          <w:tab w:val="left" w:pos="0"/>
        </w:tabs>
        <w:spacing w:before="120" w:after="120" w:line="276" w:lineRule="auto"/>
        <w:jc w:val="both"/>
      </w:pPr>
    </w:p>
    <w:p w14:paraId="701B9136" w14:textId="48384C67" w:rsidR="00B760D9" w:rsidRDefault="00BF0342" w:rsidP="00487A64">
      <w:pPr>
        <w:tabs>
          <w:tab w:val="left" w:pos="0"/>
        </w:tabs>
        <w:spacing w:before="120" w:after="120" w:line="276" w:lineRule="auto"/>
        <w:jc w:val="both"/>
      </w:pPr>
      <w:r>
        <w:lastRenderedPageBreak/>
        <w:t>1</w:t>
      </w:r>
      <w:r w:rsidR="000D5CC7">
        <w:t>1</w:t>
      </w:r>
      <w:r>
        <w:rPr>
          <w:lang w:val="en-US"/>
        </w:rPr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14:paraId="57494C1C" w14:textId="77777777" w:rsidR="00A33478" w:rsidRDefault="00A33478" w:rsidP="00A33478">
      <w:pPr>
        <w:tabs>
          <w:tab w:val="left" w:pos="720"/>
        </w:tabs>
        <w:jc w:val="center"/>
        <w:rPr>
          <w:b/>
        </w:rPr>
      </w:pPr>
    </w:p>
    <w:p w14:paraId="67AA28C8" w14:textId="32D7DB11" w:rsidR="000D5CC7" w:rsidRDefault="000D5CC7" w:rsidP="000D5CC7">
      <w:pPr>
        <w:pStyle w:val="NormalWeb"/>
        <w:spacing w:after="360"/>
        <w:jc w:val="center"/>
      </w:pPr>
      <w:r>
        <w:t>Декларирам, че</w:t>
      </w:r>
    </w:p>
    <w:p w14:paraId="05EB6A02" w14:textId="77777777" w:rsidR="000D5CC7" w:rsidRDefault="000D5CC7" w:rsidP="000D5CC7">
      <w:pPr>
        <w:pStyle w:val="NormalWeb"/>
        <w:spacing w:after="360"/>
        <w:jc w:val="both"/>
      </w:pPr>
      <w:r>
        <w:t xml:space="preserve">12. Проектните дейности попадат в </w:t>
      </w:r>
      <w:r w:rsidRPr="0049212A">
        <w:rPr>
          <w:b/>
        </w:rPr>
        <w:t>Режим „непомощ“</w:t>
      </w:r>
      <w:r>
        <w:t xml:space="preserve"> – помощ извън обхвата на чл. 107, пар. 1 от ДФЕС (помощ, която не е държавна помощ и не е минимална помощ):</w:t>
      </w:r>
    </w:p>
    <w:p w14:paraId="334E910A" w14:textId="77777777" w:rsidR="000D5CC7" w:rsidRDefault="000D5CC7" w:rsidP="000D5CC7">
      <w:pPr>
        <w:pStyle w:val="NormalWeb"/>
        <w:spacing w:after="360"/>
        <w:jc w:val="both"/>
      </w:pPr>
      <w:r>
        <w:tab/>
        <w:t>-</w:t>
      </w:r>
      <w:r>
        <w:tab/>
        <w:t>Лицата, включени в проектните дейности са свързани с изпълнение на нестопанските дейности на Община   ……..… и  тя не следва да се счита за получател на минимална помощ (помощ “de minimis”).</w:t>
      </w:r>
    </w:p>
    <w:p w14:paraId="681EFCF4" w14:textId="77777777" w:rsidR="000D5CC7" w:rsidRDefault="000D5CC7" w:rsidP="000D5CC7">
      <w:pPr>
        <w:pStyle w:val="NormalWeb"/>
        <w:spacing w:after="360"/>
        <w:jc w:val="both"/>
      </w:pPr>
      <w:r>
        <w:t xml:space="preserve">13. Проектните дейности попадат в </w:t>
      </w:r>
      <w:r w:rsidRPr="0049212A">
        <w:rPr>
          <w:b/>
        </w:rPr>
        <w:t>Режим „минимална помощ“ (помощ „de minimis”)</w:t>
      </w:r>
      <w:r>
        <w:t>:</w:t>
      </w:r>
    </w:p>
    <w:p w14:paraId="5E242CB3" w14:textId="08EE275C" w:rsidR="000D5CC7" w:rsidRDefault="000D5CC7" w:rsidP="000D5CC7">
      <w:pPr>
        <w:tabs>
          <w:tab w:val="left" w:pos="720"/>
        </w:tabs>
        <w:jc w:val="center"/>
      </w:pPr>
      <w:r>
        <w:tab/>
        <w:t>-</w:t>
      </w:r>
      <w:r>
        <w:tab/>
        <w:t xml:space="preserve">Лицата, включени в проектните дейности  са свързани с изпълнение на стопанските дейности на Община   ……..…. и тя следва да се счита за получател на минимална помощ </w:t>
      </w:r>
      <w:r w:rsidRPr="0049212A">
        <w:t>(помощ “de minimis”).</w:t>
      </w:r>
    </w:p>
    <w:p w14:paraId="3368B0BE" w14:textId="1EA26F1E" w:rsidR="000D5CC7" w:rsidRDefault="000D5CC7" w:rsidP="000D5CC7">
      <w:pPr>
        <w:tabs>
          <w:tab w:val="left" w:pos="720"/>
        </w:tabs>
        <w:jc w:val="center"/>
      </w:pPr>
    </w:p>
    <w:p w14:paraId="588DA78A" w14:textId="77777777" w:rsidR="000D5CC7" w:rsidRPr="005C4E3A" w:rsidRDefault="000D5CC7" w:rsidP="000D5CC7">
      <w:pPr>
        <w:tabs>
          <w:tab w:val="left" w:pos="720"/>
        </w:tabs>
        <w:jc w:val="center"/>
        <w:rPr>
          <w:b/>
        </w:rPr>
      </w:pPr>
    </w:p>
    <w:p w14:paraId="7B942303" w14:textId="77777777" w:rsidR="00A33478" w:rsidRPr="00606337" w:rsidRDefault="00A33478" w:rsidP="00A33478">
      <w:pPr>
        <w:spacing w:after="120"/>
        <w:ind w:firstLine="425"/>
        <w:jc w:val="both"/>
        <w:rPr>
          <w:b/>
          <w:lang w:eastAsia="en-US"/>
        </w:rPr>
      </w:pPr>
      <w:r w:rsidRPr="00606337">
        <w:rPr>
          <w:b/>
          <w:lang w:eastAsia="en-US"/>
        </w:rPr>
        <w:t xml:space="preserve">Декларирам, че в случай че настъпят промени в декларираните обстоятелства, в рамките на 5 работни дни, </w:t>
      </w:r>
      <w:r>
        <w:rPr>
          <w:b/>
          <w:lang w:eastAsia="en-US"/>
        </w:rPr>
        <w:t>МИГ</w:t>
      </w:r>
      <w:r w:rsidRPr="00606337">
        <w:rPr>
          <w:b/>
          <w:lang w:eastAsia="en-US"/>
        </w:rPr>
        <w:t xml:space="preserve"> ще бъде уведомен за настъпилите промени чрез подадена актуална декларация на кандидата.</w:t>
      </w:r>
    </w:p>
    <w:p w14:paraId="0673B7F8" w14:textId="77777777" w:rsidR="00A33478" w:rsidRPr="00B760D9" w:rsidRDefault="00A33478" w:rsidP="00487A64">
      <w:pPr>
        <w:tabs>
          <w:tab w:val="left" w:pos="0"/>
        </w:tabs>
        <w:spacing w:before="120" w:after="120" w:line="276" w:lineRule="auto"/>
        <w:jc w:val="both"/>
      </w:pPr>
    </w:p>
    <w:p w14:paraId="6C9EAA5E" w14:textId="2C403083" w:rsidR="00A01F22" w:rsidRPr="00B760D9" w:rsidRDefault="00A01F22" w:rsidP="002618FB">
      <w:pPr>
        <w:pStyle w:val="NormalWeb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1DFACBC4" w14:textId="77777777" w:rsidR="00A01F22" w:rsidRDefault="00A01F22" w:rsidP="000F6D70">
      <w:pPr>
        <w:pStyle w:val="NormalWeb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3967DC2B" w14:textId="77777777" w:rsidR="000F6D70" w:rsidRPr="001C5458" w:rsidRDefault="000F6D70" w:rsidP="00821A14">
      <w:pPr>
        <w:pStyle w:val="NormalWeb"/>
        <w:ind w:firstLine="6804"/>
      </w:pPr>
      <w:r>
        <w:t>/подпис/</w:t>
      </w:r>
    </w:p>
    <w:sectPr w:rsidR="000F6D70" w:rsidRPr="001C5458" w:rsidSect="007D4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4125D" w14:textId="77777777" w:rsidR="00F86D5E" w:rsidRDefault="00F86D5E">
      <w:r>
        <w:separator/>
      </w:r>
    </w:p>
  </w:endnote>
  <w:endnote w:type="continuationSeparator" w:id="0">
    <w:p w14:paraId="3AA5FB43" w14:textId="77777777" w:rsidR="00F86D5E" w:rsidRDefault="00F8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81F78" w14:textId="77777777" w:rsidR="00FD34C4" w:rsidRDefault="00FD34C4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BBEA94" w14:textId="77777777" w:rsidR="00FD34C4" w:rsidRDefault="00FD34C4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989F1" w14:textId="3473F7AB" w:rsidR="00FD34C4" w:rsidRDefault="00FD34C4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2476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FDB1AE" w14:textId="30CD90F1" w:rsidR="00FD34C4" w:rsidRDefault="00AA625A" w:rsidP="00AA625A">
    <w:pPr>
      <w:pStyle w:val="Footer"/>
      <w:ind w:right="360"/>
      <w:jc w:val="center"/>
    </w:pPr>
    <w:r>
      <w:rPr>
        <w:sz w:val="20"/>
      </w:rPr>
      <w:t>BG05M9OP001</w:t>
    </w:r>
    <w:r w:rsidRPr="00806778">
      <w:rPr>
        <w:sz w:val="20"/>
      </w:rPr>
      <w:t>-</w:t>
    </w:r>
    <w:r w:rsidR="00AA7A82">
      <w:rPr>
        <w:sz w:val="20"/>
      </w:rPr>
      <w:t>........</w:t>
    </w:r>
    <w:r w:rsidR="005A0580">
      <w:rPr>
        <w:sz w:val="20"/>
      </w:rPr>
      <w:t xml:space="preserve"> </w:t>
    </w:r>
    <w:r w:rsidR="006621A3">
      <w:rPr>
        <w:sz w:val="20"/>
      </w:rPr>
      <w:t>МИГ- Община Марица,  М05 „Активно включване-уязвими групи“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359C9" w14:textId="77777777" w:rsidR="00DB73EA" w:rsidRDefault="00DB73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B9EA4" w14:textId="77777777" w:rsidR="00F86D5E" w:rsidRDefault="00F86D5E">
      <w:r>
        <w:separator/>
      </w:r>
    </w:p>
  </w:footnote>
  <w:footnote w:type="continuationSeparator" w:id="0">
    <w:p w14:paraId="38559745" w14:textId="77777777" w:rsidR="00F86D5E" w:rsidRDefault="00F86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D13E8" w14:textId="77777777" w:rsidR="00DB73EA" w:rsidRDefault="00DB73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45"/>
      <w:gridCol w:w="2463"/>
      <w:gridCol w:w="2317"/>
      <w:gridCol w:w="2403"/>
    </w:tblGrid>
    <w:tr w:rsidR="00DB73EA" w:rsidRPr="00DB73EA" w14:paraId="5A9073D4" w14:textId="77777777" w:rsidTr="00DB73EA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8246C7C" w14:textId="77777777" w:rsidR="00DB73EA" w:rsidRPr="00DB73EA" w:rsidRDefault="00DB73EA" w:rsidP="00DB73EA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DB73EA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7BFCD083" wp14:editId="2CD827FA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62BBF9" w14:textId="77777777" w:rsidR="00DB73EA" w:rsidRPr="00DB73EA" w:rsidRDefault="00DB73EA" w:rsidP="00DB73EA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DB73EA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7B827B5B" wp14:editId="57C35495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D1FAA6" w14:textId="77777777" w:rsidR="00DB73EA" w:rsidRPr="00DB73EA" w:rsidRDefault="00DB73EA" w:rsidP="00DB73EA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68899F2C" w14:textId="77777777" w:rsidR="00DB73EA" w:rsidRPr="00DB73EA" w:rsidRDefault="00DB73EA" w:rsidP="00DB73EA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DB73EA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B90C226" wp14:editId="7B752CD4">
                <wp:extent cx="762000" cy="600075"/>
                <wp:effectExtent l="0" t="0" r="0" b="9525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AC5845" w14:textId="77777777" w:rsidR="00DB73EA" w:rsidRPr="00DB73EA" w:rsidRDefault="00DB73EA" w:rsidP="00DB73EA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28C2F728" w14:textId="77777777" w:rsidR="00DB73EA" w:rsidRPr="00DB73EA" w:rsidRDefault="00DB73EA" w:rsidP="00DB73EA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DB73EA">
            <w:rPr>
              <w:i/>
              <w:noProof/>
              <w:sz w:val="20"/>
              <w:szCs w:val="20"/>
            </w:rPr>
            <w:drawing>
              <wp:inline distT="0" distB="0" distL="0" distR="0" wp14:anchorId="5945B920" wp14:editId="62DBE10E">
                <wp:extent cx="914400" cy="600075"/>
                <wp:effectExtent l="19050" t="19050" r="19050" b="28575"/>
                <wp:docPr id="6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DB73EA" w:rsidRPr="00DB73EA" w14:paraId="26ACB9CB" w14:textId="77777777" w:rsidTr="00DB73EA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B862A1" w14:textId="77777777" w:rsidR="00DB73EA" w:rsidRPr="00DB73EA" w:rsidRDefault="00DB73EA" w:rsidP="00DB73EA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DB73EA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DB73EA" w:rsidRPr="00DB73EA" w14:paraId="4D0CB807" w14:textId="77777777" w:rsidTr="00DB73EA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606B99" w14:textId="77777777" w:rsidR="00DB73EA" w:rsidRPr="00DB73EA" w:rsidRDefault="00DB73EA" w:rsidP="00DB73EA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DB73EA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14:paraId="1EC0067F" w14:textId="5D80A5F7" w:rsidR="007D0ABB" w:rsidDel="00DB73EA" w:rsidRDefault="007D0ABB" w:rsidP="00DB73EA">
    <w:pPr>
      <w:pStyle w:val="Header"/>
      <w:jc w:val="center"/>
      <w:rPr>
        <w:del w:id="3" w:author="User" w:date="2019-01-14T15:14:00Z"/>
        <w:b/>
        <w:sz w:val="18"/>
        <w:szCs w:val="18"/>
      </w:rPr>
    </w:pPr>
  </w:p>
  <w:p w14:paraId="47C5F9CC" w14:textId="77777777" w:rsidR="009B781B" w:rsidRPr="001C5458" w:rsidRDefault="009B781B" w:rsidP="00DB73EA">
    <w:pPr>
      <w:pStyle w:val="Header"/>
      <w:jc w:val="center"/>
      <w:rPr>
        <w:b/>
        <w:sz w:val="18"/>
        <w:szCs w:val="18"/>
      </w:rPr>
    </w:pPr>
  </w:p>
  <w:p w14:paraId="110CE1C7" w14:textId="77777777" w:rsidR="004D016F" w:rsidRDefault="004D016F" w:rsidP="004D016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4B9A8" w14:textId="77777777" w:rsidR="00DB73EA" w:rsidRDefault="00DB73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15D9"/>
    <w:multiLevelType w:val="hybridMultilevel"/>
    <w:tmpl w:val="A3CC505A"/>
    <w:lvl w:ilvl="0" w:tplc="0402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234A"/>
    <w:rsid w:val="00036AD4"/>
    <w:rsid w:val="00053E7E"/>
    <w:rsid w:val="000564F5"/>
    <w:rsid w:val="000577C0"/>
    <w:rsid w:val="00061B9D"/>
    <w:rsid w:val="00066279"/>
    <w:rsid w:val="00081FA1"/>
    <w:rsid w:val="0009392E"/>
    <w:rsid w:val="00096531"/>
    <w:rsid w:val="00097228"/>
    <w:rsid w:val="000A638F"/>
    <w:rsid w:val="000B30CD"/>
    <w:rsid w:val="000C2422"/>
    <w:rsid w:val="000D171C"/>
    <w:rsid w:val="000D5CC7"/>
    <w:rsid w:val="000F5938"/>
    <w:rsid w:val="000F6D70"/>
    <w:rsid w:val="000F7FC9"/>
    <w:rsid w:val="001057A3"/>
    <w:rsid w:val="001057E9"/>
    <w:rsid w:val="001118E5"/>
    <w:rsid w:val="0011236D"/>
    <w:rsid w:val="00113BA3"/>
    <w:rsid w:val="0011513B"/>
    <w:rsid w:val="0012436A"/>
    <w:rsid w:val="00126E74"/>
    <w:rsid w:val="00130206"/>
    <w:rsid w:val="00130DF8"/>
    <w:rsid w:val="00136559"/>
    <w:rsid w:val="00140B8A"/>
    <w:rsid w:val="001418CF"/>
    <w:rsid w:val="00154006"/>
    <w:rsid w:val="001570D2"/>
    <w:rsid w:val="001618A5"/>
    <w:rsid w:val="001649BB"/>
    <w:rsid w:val="001715A8"/>
    <w:rsid w:val="00177183"/>
    <w:rsid w:val="0017783B"/>
    <w:rsid w:val="00190C5B"/>
    <w:rsid w:val="00192B52"/>
    <w:rsid w:val="001B10D7"/>
    <w:rsid w:val="001B385F"/>
    <w:rsid w:val="001C5458"/>
    <w:rsid w:val="001C5D41"/>
    <w:rsid w:val="001C7116"/>
    <w:rsid w:val="001E13E0"/>
    <w:rsid w:val="001E1B8A"/>
    <w:rsid w:val="001E2F30"/>
    <w:rsid w:val="001F1BBA"/>
    <w:rsid w:val="001F5D71"/>
    <w:rsid w:val="0020494A"/>
    <w:rsid w:val="002075D2"/>
    <w:rsid w:val="00220FAD"/>
    <w:rsid w:val="002247F3"/>
    <w:rsid w:val="00227801"/>
    <w:rsid w:val="00252D59"/>
    <w:rsid w:val="00254D79"/>
    <w:rsid w:val="00260373"/>
    <w:rsid w:val="002618FB"/>
    <w:rsid w:val="002779D9"/>
    <w:rsid w:val="00280324"/>
    <w:rsid w:val="002A23A6"/>
    <w:rsid w:val="002A2F85"/>
    <w:rsid w:val="002A3155"/>
    <w:rsid w:val="002B1CE1"/>
    <w:rsid w:val="002B4D3E"/>
    <w:rsid w:val="002B4F76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0046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4701C"/>
    <w:rsid w:val="00452ACC"/>
    <w:rsid w:val="00453F11"/>
    <w:rsid w:val="00484BE6"/>
    <w:rsid w:val="00487A64"/>
    <w:rsid w:val="00494D38"/>
    <w:rsid w:val="004A21F0"/>
    <w:rsid w:val="004A2354"/>
    <w:rsid w:val="004A5459"/>
    <w:rsid w:val="004B627E"/>
    <w:rsid w:val="004D016F"/>
    <w:rsid w:val="004D4C21"/>
    <w:rsid w:val="004E5B9C"/>
    <w:rsid w:val="004F533E"/>
    <w:rsid w:val="005000A2"/>
    <w:rsid w:val="00507F9F"/>
    <w:rsid w:val="005115CE"/>
    <w:rsid w:val="00520942"/>
    <w:rsid w:val="005245FB"/>
    <w:rsid w:val="005277BD"/>
    <w:rsid w:val="005278F3"/>
    <w:rsid w:val="00532656"/>
    <w:rsid w:val="0053564E"/>
    <w:rsid w:val="00545662"/>
    <w:rsid w:val="00550E62"/>
    <w:rsid w:val="005563A3"/>
    <w:rsid w:val="00557590"/>
    <w:rsid w:val="00560028"/>
    <w:rsid w:val="00565CC1"/>
    <w:rsid w:val="005729B8"/>
    <w:rsid w:val="00586D4C"/>
    <w:rsid w:val="005955FC"/>
    <w:rsid w:val="00596CC6"/>
    <w:rsid w:val="005A0580"/>
    <w:rsid w:val="005A78CB"/>
    <w:rsid w:val="005B0AA4"/>
    <w:rsid w:val="005B0B0C"/>
    <w:rsid w:val="005C17C0"/>
    <w:rsid w:val="005C6BE6"/>
    <w:rsid w:val="005D1A9A"/>
    <w:rsid w:val="005E0A62"/>
    <w:rsid w:val="005F70E3"/>
    <w:rsid w:val="006142F6"/>
    <w:rsid w:val="0062012A"/>
    <w:rsid w:val="00627677"/>
    <w:rsid w:val="00644BD9"/>
    <w:rsid w:val="00645B65"/>
    <w:rsid w:val="00645F52"/>
    <w:rsid w:val="006621A3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A5A00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C4E67"/>
    <w:rsid w:val="008D4070"/>
    <w:rsid w:val="008E3AF7"/>
    <w:rsid w:val="008F2B3D"/>
    <w:rsid w:val="008F5815"/>
    <w:rsid w:val="00901549"/>
    <w:rsid w:val="00901F0F"/>
    <w:rsid w:val="00905404"/>
    <w:rsid w:val="00912602"/>
    <w:rsid w:val="00917297"/>
    <w:rsid w:val="00922443"/>
    <w:rsid w:val="00940D45"/>
    <w:rsid w:val="00942934"/>
    <w:rsid w:val="00944690"/>
    <w:rsid w:val="00950150"/>
    <w:rsid w:val="00957732"/>
    <w:rsid w:val="009637D3"/>
    <w:rsid w:val="009653E3"/>
    <w:rsid w:val="00965A2B"/>
    <w:rsid w:val="00976394"/>
    <w:rsid w:val="009825C3"/>
    <w:rsid w:val="00983294"/>
    <w:rsid w:val="00991441"/>
    <w:rsid w:val="009A0593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F3F84"/>
    <w:rsid w:val="009F7811"/>
    <w:rsid w:val="00A01196"/>
    <w:rsid w:val="00A01F22"/>
    <w:rsid w:val="00A02738"/>
    <w:rsid w:val="00A03A42"/>
    <w:rsid w:val="00A04D4B"/>
    <w:rsid w:val="00A147E2"/>
    <w:rsid w:val="00A15604"/>
    <w:rsid w:val="00A17B35"/>
    <w:rsid w:val="00A20AD7"/>
    <w:rsid w:val="00A24455"/>
    <w:rsid w:val="00A33478"/>
    <w:rsid w:val="00A40094"/>
    <w:rsid w:val="00A564AE"/>
    <w:rsid w:val="00A66DC1"/>
    <w:rsid w:val="00A83769"/>
    <w:rsid w:val="00A96DD6"/>
    <w:rsid w:val="00AA0A91"/>
    <w:rsid w:val="00AA5F30"/>
    <w:rsid w:val="00AA625A"/>
    <w:rsid w:val="00AA7A82"/>
    <w:rsid w:val="00AB645D"/>
    <w:rsid w:val="00AC32F5"/>
    <w:rsid w:val="00AC62A0"/>
    <w:rsid w:val="00AD609F"/>
    <w:rsid w:val="00AF6E32"/>
    <w:rsid w:val="00B17635"/>
    <w:rsid w:val="00B24E87"/>
    <w:rsid w:val="00B30CA8"/>
    <w:rsid w:val="00B406FA"/>
    <w:rsid w:val="00B40F04"/>
    <w:rsid w:val="00B44F23"/>
    <w:rsid w:val="00B760D9"/>
    <w:rsid w:val="00B8125D"/>
    <w:rsid w:val="00B90C1D"/>
    <w:rsid w:val="00B9216B"/>
    <w:rsid w:val="00B95485"/>
    <w:rsid w:val="00BA7BA2"/>
    <w:rsid w:val="00BB02AC"/>
    <w:rsid w:val="00BB3952"/>
    <w:rsid w:val="00BC2545"/>
    <w:rsid w:val="00BD09A5"/>
    <w:rsid w:val="00BD3211"/>
    <w:rsid w:val="00BE1BD9"/>
    <w:rsid w:val="00BF0342"/>
    <w:rsid w:val="00BF7A15"/>
    <w:rsid w:val="00C13BDD"/>
    <w:rsid w:val="00C36EB1"/>
    <w:rsid w:val="00C43B18"/>
    <w:rsid w:val="00C44B82"/>
    <w:rsid w:val="00C572D7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D18"/>
    <w:rsid w:val="00D358E9"/>
    <w:rsid w:val="00D43A84"/>
    <w:rsid w:val="00D45856"/>
    <w:rsid w:val="00D623AA"/>
    <w:rsid w:val="00D6729D"/>
    <w:rsid w:val="00D74724"/>
    <w:rsid w:val="00D76E87"/>
    <w:rsid w:val="00D87787"/>
    <w:rsid w:val="00D9470F"/>
    <w:rsid w:val="00D971CD"/>
    <w:rsid w:val="00DB2D9C"/>
    <w:rsid w:val="00DB4456"/>
    <w:rsid w:val="00DB73EA"/>
    <w:rsid w:val="00DB79F9"/>
    <w:rsid w:val="00DC2CE6"/>
    <w:rsid w:val="00DC40CF"/>
    <w:rsid w:val="00DD0F23"/>
    <w:rsid w:val="00DD1F47"/>
    <w:rsid w:val="00DD3F9D"/>
    <w:rsid w:val="00DE2476"/>
    <w:rsid w:val="00DE309D"/>
    <w:rsid w:val="00DE4D72"/>
    <w:rsid w:val="00DF6B23"/>
    <w:rsid w:val="00E06FB4"/>
    <w:rsid w:val="00E12644"/>
    <w:rsid w:val="00E14E28"/>
    <w:rsid w:val="00E34034"/>
    <w:rsid w:val="00E43D99"/>
    <w:rsid w:val="00E4713B"/>
    <w:rsid w:val="00E620F0"/>
    <w:rsid w:val="00E72596"/>
    <w:rsid w:val="00E75E35"/>
    <w:rsid w:val="00E80F89"/>
    <w:rsid w:val="00E82672"/>
    <w:rsid w:val="00EA516B"/>
    <w:rsid w:val="00EB10D6"/>
    <w:rsid w:val="00ED206E"/>
    <w:rsid w:val="00ED3179"/>
    <w:rsid w:val="00EE0F8C"/>
    <w:rsid w:val="00EF0629"/>
    <w:rsid w:val="00EF3129"/>
    <w:rsid w:val="00EF3711"/>
    <w:rsid w:val="00F01CF3"/>
    <w:rsid w:val="00F022D5"/>
    <w:rsid w:val="00F077E9"/>
    <w:rsid w:val="00F15172"/>
    <w:rsid w:val="00F165D8"/>
    <w:rsid w:val="00F20457"/>
    <w:rsid w:val="00F2463C"/>
    <w:rsid w:val="00F27206"/>
    <w:rsid w:val="00F35801"/>
    <w:rsid w:val="00F4544C"/>
    <w:rsid w:val="00F468F7"/>
    <w:rsid w:val="00F63A08"/>
    <w:rsid w:val="00F672DA"/>
    <w:rsid w:val="00F70393"/>
    <w:rsid w:val="00F842C3"/>
    <w:rsid w:val="00F86D5E"/>
    <w:rsid w:val="00FB0B84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B72423A"/>
  <w15:docId w15:val="{4D97A436-7C25-4772-B405-70E01975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CommentTextChar">
    <w:name w:val="Comment Text Char"/>
    <w:link w:val="CommentText"/>
    <w:semiHidden/>
    <w:rsid w:val="00D358E9"/>
    <w:rPr>
      <w:lang w:val="bg-BG" w:eastAsia="bg-BG" w:bidi="ar-SA"/>
    </w:rPr>
  </w:style>
  <w:style w:type="paragraph" w:customStyle="1" w:styleId="Default">
    <w:name w:val="Default"/>
    <w:uiPriority w:val="99"/>
    <w:rsid w:val="00A334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BACD5-0C34-49D6-BF15-F08F819A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Aleksandrina Mihaylova</cp:lastModifiedBy>
  <cp:revision>19</cp:revision>
  <cp:lastPrinted>2008-11-03T16:41:00Z</cp:lastPrinted>
  <dcterms:created xsi:type="dcterms:W3CDTF">2018-10-05T12:22:00Z</dcterms:created>
  <dcterms:modified xsi:type="dcterms:W3CDTF">2019-01-17T08:47:00Z</dcterms:modified>
</cp:coreProperties>
</file>